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32D73" w14:textId="38E82882" w:rsidR="001027EA" w:rsidRPr="00146305" w:rsidRDefault="0023788C" w:rsidP="001027EA">
      <w:ins w:id="0" w:author="Irene Zonneveld" w:date="2020-05-15T13:51:00Z">
        <w:r>
          <w:rPr>
            <w:noProof/>
          </w:rPr>
          <w:drawing>
            <wp:inline distT="0" distB="0" distL="0" distR="0" wp14:anchorId="3AE27843" wp14:editId="1D2C7763">
              <wp:extent cx="2240280" cy="3505200"/>
              <wp:effectExtent l="0" t="0" r="7620" b="0"/>
              <wp:docPr id="5" name="Afbeelding 5" descr="11x de mooiste interieurs met blauwe muren - Alles om van je huis je Thuis te maken | HomeDeco.n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11x de mooiste interieurs met blauwe muren - Alles om van je huis je Thuis te maken | HomeDeco.nl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40280" cy="350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  <w:del w:id="1" w:author="Irene Zonneveld" w:date="2020-05-15T13:50:00Z">
        <w:r w:rsidR="001027EA" w:rsidDel="0023788C">
          <w:rPr>
            <w:noProof/>
          </w:rPr>
          <w:lastRenderedPageBreak/>
          <w:drawing>
            <wp:inline distT="0" distB="0" distL="0" distR="0" wp14:anchorId="4718F539" wp14:editId="7DAA2FEB">
              <wp:extent cx="5760720" cy="5760720"/>
              <wp:effectExtent l="0" t="0" r="0" b="0"/>
              <wp:docPr id="1" name="Afbeelding 1" descr="Inspiratie moodboards Pure &amp; Origina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Inspiratie moodboards Pure &amp; Original"/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760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  <w:ins w:id="2" w:author="Irene Zonneveld" w:date="2020-05-15T13:51:00Z">
        <w:r>
          <w:rPr>
            <w:noProof/>
          </w:rPr>
          <w:lastRenderedPageBreak/>
          <w:drawing>
            <wp:inline distT="0" distB="0" distL="0" distR="0" wp14:anchorId="523FFBE1" wp14:editId="7BAECA17">
              <wp:extent cx="2247900" cy="3352800"/>
              <wp:effectExtent l="0" t="0" r="0" b="0"/>
              <wp:docPr id="6" name="Afbeelding 6" descr="Kleuren verf woonkamer - Interieurtopic - Wonen - Forum Feminaru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Kleuren verf woonkamer - Interieurtopic - Wonen - Forum Feminarum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47900" cy="335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  <w:ins w:id="3" w:author="Irene Zonneveld" w:date="2020-05-15T13:52:00Z">
        <w:r>
          <w:rPr>
            <w:noProof/>
          </w:rPr>
          <w:drawing>
            <wp:inline distT="0" distB="0" distL="0" distR="0" wp14:anchorId="5281B6D2" wp14:editId="554F875B">
              <wp:extent cx="2545254" cy="1699260"/>
              <wp:effectExtent l="0" t="0" r="7620" b="0"/>
              <wp:docPr id="3" name="Afbeelding 3" descr="Good morning Cup - oker - goud - UNC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Good morning Cup - oker - goud - UNC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559308" cy="17086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06AA625C" wp14:editId="518C1852">
              <wp:extent cx="2638318" cy="2788920"/>
              <wp:effectExtent l="0" t="0" r="0" b="0"/>
              <wp:docPr id="2" name="Afbeelding 2" descr="UNC Good Morning Cup Blue gree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UNC Good Morning Cup Blue green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53902" cy="280539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sectPr w:rsidR="001027EA" w:rsidRPr="00146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27F1A"/>
    <w:multiLevelType w:val="hybridMultilevel"/>
    <w:tmpl w:val="AADA20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rene Zonneveld">
    <w15:presenceInfo w15:providerId="Windows Live" w15:userId="e48e6db9b66ea1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EA"/>
    <w:rsid w:val="0004479A"/>
    <w:rsid w:val="00044C5F"/>
    <w:rsid w:val="00087C28"/>
    <w:rsid w:val="000B0C92"/>
    <w:rsid w:val="000C3C15"/>
    <w:rsid w:val="000C76EA"/>
    <w:rsid w:val="001027EA"/>
    <w:rsid w:val="0011618E"/>
    <w:rsid w:val="00134D62"/>
    <w:rsid w:val="00141656"/>
    <w:rsid w:val="00146305"/>
    <w:rsid w:val="00152DF7"/>
    <w:rsid w:val="00172964"/>
    <w:rsid w:val="001730E2"/>
    <w:rsid w:val="001735E6"/>
    <w:rsid w:val="00176A07"/>
    <w:rsid w:val="001849F0"/>
    <w:rsid w:val="001C50BD"/>
    <w:rsid w:val="001C5C38"/>
    <w:rsid w:val="001E22C4"/>
    <w:rsid w:val="00200031"/>
    <w:rsid w:val="00210D59"/>
    <w:rsid w:val="0023713B"/>
    <w:rsid w:val="0023788C"/>
    <w:rsid w:val="00255087"/>
    <w:rsid w:val="002627C0"/>
    <w:rsid w:val="00296CEB"/>
    <w:rsid w:val="002A7759"/>
    <w:rsid w:val="002B1455"/>
    <w:rsid w:val="002B48C5"/>
    <w:rsid w:val="002C0B66"/>
    <w:rsid w:val="002C7CE0"/>
    <w:rsid w:val="002F7A81"/>
    <w:rsid w:val="00311B44"/>
    <w:rsid w:val="00331788"/>
    <w:rsid w:val="00331842"/>
    <w:rsid w:val="003354F6"/>
    <w:rsid w:val="00347DFA"/>
    <w:rsid w:val="0035276C"/>
    <w:rsid w:val="00353726"/>
    <w:rsid w:val="00353CA1"/>
    <w:rsid w:val="003721C6"/>
    <w:rsid w:val="00385491"/>
    <w:rsid w:val="003A6837"/>
    <w:rsid w:val="003B4326"/>
    <w:rsid w:val="003B69D9"/>
    <w:rsid w:val="003C40EF"/>
    <w:rsid w:val="003D6F39"/>
    <w:rsid w:val="003F7186"/>
    <w:rsid w:val="004042A7"/>
    <w:rsid w:val="004161C7"/>
    <w:rsid w:val="00426B51"/>
    <w:rsid w:val="00433101"/>
    <w:rsid w:val="004A28DF"/>
    <w:rsid w:val="004D7222"/>
    <w:rsid w:val="004E1989"/>
    <w:rsid w:val="00526DCB"/>
    <w:rsid w:val="0054035B"/>
    <w:rsid w:val="00544D79"/>
    <w:rsid w:val="00566589"/>
    <w:rsid w:val="00572686"/>
    <w:rsid w:val="0058643B"/>
    <w:rsid w:val="00597A2E"/>
    <w:rsid w:val="005A773D"/>
    <w:rsid w:val="005C2D87"/>
    <w:rsid w:val="005C5A60"/>
    <w:rsid w:val="005D5F4A"/>
    <w:rsid w:val="005E33EC"/>
    <w:rsid w:val="00612EB1"/>
    <w:rsid w:val="006253F7"/>
    <w:rsid w:val="00645BF7"/>
    <w:rsid w:val="006500BA"/>
    <w:rsid w:val="00650B82"/>
    <w:rsid w:val="00692C3F"/>
    <w:rsid w:val="006A33D4"/>
    <w:rsid w:val="006A3DDC"/>
    <w:rsid w:val="006B2843"/>
    <w:rsid w:val="006D0B18"/>
    <w:rsid w:val="006E4909"/>
    <w:rsid w:val="0070182D"/>
    <w:rsid w:val="00721298"/>
    <w:rsid w:val="007404FA"/>
    <w:rsid w:val="0074225B"/>
    <w:rsid w:val="00751900"/>
    <w:rsid w:val="00755D6A"/>
    <w:rsid w:val="00756DBA"/>
    <w:rsid w:val="0078184A"/>
    <w:rsid w:val="0079149C"/>
    <w:rsid w:val="007A2D51"/>
    <w:rsid w:val="007D21C1"/>
    <w:rsid w:val="007E6357"/>
    <w:rsid w:val="007F053E"/>
    <w:rsid w:val="00807662"/>
    <w:rsid w:val="008161CC"/>
    <w:rsid w:val="0082311E"/>
    <w:rsid w:val="0083588D"/>
    <w:rsid w:val="00867DFE"/>
    <w:rsid w:val="0087737F"/>
    <w:rsid w:val="00887FB6"/>
    <w:rsid w:val="008A3FE5"/>
    <w:rsid w:val="008B2976"/>
    <w:rsid w:val="008B7500"/>
    <w:rsid w:val="008C347E"/>
    <w:rsid w:val="008C5AF6"/>
    <w:rsid w:val="008F7BD6"/>
    <w:rsid w:val="009011B8"/>
    <w:rsid w:val="00912DA6"/>
    <w:rsid w:val="00950137"/>
    <w:rsid w:val="009502AC"/>
    <w:rsid w:val="00954DEB"/>
    <w:rsid w:val="0098658B"/>
    <w:rsid w:val="009A27EF"/>
    <w:rsid w:val="009D0907"/>
    <w:rsid w:val="009D1F5B"/>
    <w:rsid w:val="009E3CF5"/>
    <w:rsid w:val="009F4332"/>
    <w:rsid w:val="009F5AE0"/>
    <w:rsid w:val="00A026F1"/>
    <w:rsid w:val="00A037C7"/>
    <w:rsid w:val="00A22960"/>
    <w:rsid w:val="00A31BEE"/>
    <w:rsid w:val="00A418DF"/>
    <w:rsid w:val="00A51B8A"/>
    <w:rsid w:val="00A53CCE"/>
    <w:rsid w:val="00A95926"/>
    <w:rsid w:val="00AA0A3C"/>
    <w:rsid w:val="00AA2985"/>
    <w:rsid w:val="00AA6731"/>
    <w:rsid w:val="00AB1FD7"/>
    <w:rsid w:val="00AD0AED"/>
    <w:rsid w:val="00AD2A01"/>
    <w:rsid w:val="00AD6D7F"/>
    <w:rsid w:val="00AE20C7"/>
    <w:rsid w:val="00AE4569"/>
    <w:rsid w:val="00B05C88"/>
    <w:rsid w:val="00B42C3F"/>
    <w:rsid w:val="00B82DE2"/>
    <w:rsid w:val="00BC5703"/>
    <w:rsid w:val="00C07662"/>
    <w:rsid w:val="00C24278"/>
    <w:rsid w:val="00C434C6"/>
    <w:rsid w:val="00C70A4F"/>
    <w:rsid w:val="00C92A5D"/>
    <w:rsid w:val="00C93061"/>
    <w:rsid w:val="00CB6A97"/>
    <w:rsid w:val="00D12991"/>
    <w:rsid w:val="00D15676"/>
    <w:rsid w:val="00D505EC"/>
    <w:rsid w:val="00D57D3A"/>
    <w:rsid w:val="00D60B27"/>
    <w:rsid w:val="00D73467"/>
    <w:rsid w:val="00D82539"/>
    <w:rsid w:val="00D8456A"/>
    <w:rsid w:val="00D8490C"/>
    <w:rsid w:val="00DA22DE"/>
    <w:rsid w:val="00DB2EAF"/>
    <w:rsid w:val="00DF1F77"/>
    <w:rsid w:val="00E0267B"/>
    <w:rsid w:val="00E43378"/>
    <w:rsid w:val="00E802C3"/>
    <w:rsid w:val="00EA2330"/>
    <w:rsid w:val="00EA3B5E"/>
    <w:rsid w:val="00EC7490"/>
    <w:rsid w:val="00EE4B8F"/>
    <w:rsid w:val="00EF43CE"/>
    <w:rsid w:val="00EF6051"/>
    <w:rsid w:val="00F765AB"/>
    <w:rsid w:val="00F87B89"/>
    <w:rsid w:val="00F91FA2"/>
    <w:rsid w:val="00F9696D"/>
    <w:rsid w:val="00FA44D6"/>
    <w:rsid w:val="00FA6F5C"/>
    <w:rsid w:val="00FE2EBD"/>
    <w:rsid w:val="00FE5DF0"/>
    <w:rsid w:val="00FF20FD"/>
    <w:rsid w:val="00F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C5DA0"/>
  <w15:chartTrackingRefBased/>
  <w15:docId w15:val="{D50971FC-FEB4-42CC-82E2-6161B25A6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A6837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95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95926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D50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11/relationships/people" Target="people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Zonneveld</dc:creator>
  <cp:keywords/>
  <dc:description/>
  <cp:lastModifiedBy>Bastiaan Visser</cp:lastModifiedBy>
  <cp:revision>2</cp:revision>
  <dcterms:created xsi:type="dcterms:W3CDTF">2020-05-28T12:19:00Z</dcterms:created>
  <dcterms:modified xsi:type="dcterms:W3CDTF">2020-05-28T12:19:00Z</dcterms:modified>
</cp:coreProperties>
</file>